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C837E" w14:textId="77777777" w:rsidR="00943CFE" w:rsidRDefault="00CC3373">
      <w:pPr>
        <w:spacing w:before="2" w:after="472" w:line="231" w:lineRule="exact"/>
        <w:textAlignment w:val="baseline"/>
        <w:rPr>
          <w:rFonts w:ascii="Arial" w:eastAsia="Arial" w:hAnsi="Arial"/>
          <w:color w:val="000000"/>
          <w:spacing w:val="-3"/>
          <w:sz w:val="20"/>
        </w:rPr>
      </w:pPr>
      <w:r>
        <w:rPr>
          <w:rFonts w:ascii="Arial" w:eastAsia="Arial" w:hAnsi="Arial"/>
          <w:color w:val="000000"/>
          <w:spacing w:val="-3"/>
          <w:sz w:val="20"/>
        </w:rPr>
        <w:t>CUSC v1.6</w:t>
      </w:r>
    </w:p>
    <w:p w14:paraId="390C837F" w14:textId="77777777" w:rsidR="00943CFE" w:rsidRDefault="00943CFE">
      <w:pPr>
        <w:spacing w:before="2" w:after="472" w:line="231" w:lineRule="exact"/>
        <w:sectPr w:rsidR="00943CFE">
          <w:pgSz w:w="11909" w:h="16843"/>
          <w:pgMar w:top="720" w:right="9115" w:bottom="666" w:left="1714" w:header="720" w:footer="720" w:gutter="0"/>
          <w:cols w:space="720"/>
        </w:sectPr>
      </w:pPr>
    </w:p>
    <w:p w14:paraId="390C8380" w14:textId="77777777" w:rsidR="00943CFE" w:rsidRDefault="00CC3373">
      <w:pPr>
        <w:spacing w:before="5" w:line="319" w:lineRule="exact"/>
        <w:jc w:val="center"/>
        <w:textAlignment w:val="baseline"/>
        <w:rPr>
          <w:rFonts w:ascii="Arial" w:eastAsia="Arial" w:hAnsi="Arial"/>
          <w:b/>
          <w:color w:val="000000"/>
          <w:spacing w:val="1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390C83B5" wp14:editId="390C83B6">
                <wp:simplePos x="0" y="0"/>
                <wp:positionH relativeFrom="page">
                  <wp:posOffset>5254625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4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C83BD" w14:textId="77777777" w:rsidR="00943CFE" w:rsidRDefault="00CC3373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v1.6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C83B5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13.75pt;margin-top:789.05pt;width:86.65pt;height:19.9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" filled="f" stroked="f">
                <v:textbox inset="0,0,0,0">
                  <w:txbxContent>
                    <w:p w14:paraId="390C83BD" w14:textId="77777777" w:rsidR="00943CFE" w:rsidRDefault="00CC3373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v1.6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D7D35">
        <w:rPr>
          <w:rFonts w:ascii="Arial" w:eastAsia="Arial" w:hAnsi="Arial"/>
          <w:b/>
          <w:color w:val="000000"/>
          <w:spacing w:val="1"/>
          <w:sz w:val="28"/>
          <w:u w:val="single"/>
        </w:rPr>
        <w:t xml:space="preserve">CUSC </w:t>
      </w:r>
      <w:r w:rsidR="003D7D35">
        <w:rPr>
          <w:rFonts w:ascii="Arial" w:eastAsia="Arial" w:hAnsi="Arial"/>
          <w:color w:val="000000"/>
          <w:spacing w:val="1"/>
          <w:sz w:val="23"/>
          <w:u w:val="single"/>
        </w:rPr>
        <w:t xml:space="preserve">– </w:t>
      </w:r>
      <w:r w:rsidR="003D7D35">
        <w:rPr>
          <w:rFonts w:ascii="Arial" w:eastAsia="Arial" w:hAnsi="Arial"/>
          <w:b/>
          <w:color w:val="000000"/>
          <w:spacing w:val="1"/>
          <w:sz w:val="28"/>
          <w:u w:val="single"/>
        </w:rPr>
        <w:t xml:space="preserve">EXHIBIT H </w:t>
      </w:r>
    </w:p>
    <w:p w14:paraId="390C8381" w14:textId="77777777" w:rsidR="00943CFE" w:rsidRDefault="003D7D35">
      <w:pPr>
        <w:spacing w:before="1033" w:line="523" w:lineRule="exact"/>
        <w:jc w:val="center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USE OF SYSTEM INTERCONNECTOR OFFER </w:t>
      </w:r>
      <w:r>
        <w:rPr>
          <w:rFonts w:ascii="Arial" w:eastAsia="Arial" w:hAnsi="Arial"/>
          <w:b/>
          <w:color w:val="000000"/>
          <w:sz w:val="24"/>
        </w:rPr>
        <w:br/>
        <w:t>AND CONFIRMATION NOTICE</w:t>
      </w:r>
    </w:p>
    <w:p w14:paraId="390C8382" w14:textId="77777777" w:rsidR="00943CFE" w:rsidRDefault="003D7D35">
      <w:pPr>
        <w:spacing w:before="523" w:line="523" w:lineRule="exact"/>
        <w:jc w:val="center"/>
        <w:textAlignment w:val="baseline"/>
        <w:rPr>
          <w:rFonts w:ascii="Arial" w:eastAsia="Arial" w:hAnsi="Arial"/>
          <w:b/>
          <w:color w:val="000000"/>
          <w:spacing w:val="-2"/>
          <w:sz w:val="24"/>
        </w:rPr>
      </w:pPr>
      <w:r>
        <w:rPr>
          <w:rFonts w:ascii="Arial" w:eastAsia="Arial" w:hAnsi="Arial"/>
          <w:b/>
          <w:color w:val="000000"/>
          <w:spacing w:val="-2"/>
          <w:sz w:val="24"/>
        </w:rPr>
        <w:t xml:space="preserve">INTERCONNECTOR USER </w:t>
      </w:r>
      <w:r>
        <w:rPr>
          <w:rFonts w:ascii="Arial" w:eastAsia="Arial" w:hAnsi="Arial"/>
          <w:b/>
          <w:color w:val="000000"/>
          <w:spacing w:val="-2"/>
          <w:sz w:val="24"/>
        </w:rPr>
        <w:br/>
        <w:t>INTERCONNECTOR ERROR ADMINISTRATOR</w:t>
      </w:r>
    </w:p>
    <w:p w14:paraId="390C8383" w14:textId="77777777" w:rsidR="00943CFE" w:rsidRDefault="00943CFE">
      <w:pPr>
        <w:sectPr w:rsidR="00943CFE">
          <w:type w:val="continuous"/>
          <w:pgSz w:w="11909" w:h="16843"/>
          <w:pgMar w:top="720" w:right="3313" w:bottom="666" w:left="3336" w:header="720" w:footer="720" w:gutter="0"/>
          <w:cols w:space="720"/>
        </w:sectPr>
      </w:pPr>
    </w:p>
    <w:p w14:paraId="390C8384" w14:textId="77777777" w:rsidR="00943CFE" w:rsidRDefault="00CC3373">
      <w:pPr>
        <w:spacing w:before="2" w:line="231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v1.6</w:t>
      </w:r>
    </w:p>
    <w:p w14:paraId="390C8385" w14:textId="77777777" w:rsidR="00943CFE" w:rsidRDefault="003D7D35">
      <w:pPr>
        <w:spacing w:before="997" w:line="277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The Company Secretary</w:t>
      </w:r>
    </w:p>
    <w:p w14:paraId="390C8386" w14:textId="0B93430F" w:rsidR="00943CFE" w:rsidRDefault="003D7D35">
      <w:pPr>
        <w:tabs>
          <w:tab w:val="left" w:pos="3168"/>
        </w:tabs>
        <w:spacing w:line="516" w:lineRule="exact"/>
        <w:ind w:right="540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Date: [</w:t>
      </w:r>
      <w:r>
        <w:rPr>
          <w:rFonts w:ascii="Arial" w:eastAsia="Arial" w:hAnsi="Arial"/>
          <w:color w:val="000000"/>
          <w:sz w:val="24"/>
        </w:rPr>
        <w:tab/>
        <w:t xml:space="preserve">] </w:t>
      </w:r>
      <w:r>
        <w:rPr>
          <w:rFonts w:ascii="Arial" w:eastAsia="Arial" w:hAnsi="Arial"/>
          <w:color w:val="000000"/>
          <w:sz w:val="24"/>
        </w:rPr>
        <w:br/>
        <w:t>Dear</w:t>
      </w:r>
      <w:del w:id="0" w:author="Akhtar (ESO), Shazia" w:date="2021-11-01T15:26:00Z">
        <w:r w:rsidDel="00B95786">
          <w:rPr>
            <w:rFonts w:ascii="Arial" w:eastAsia="Arial" w:hAnsi="Arial"/>
            <w:color w:val="000000"/>
            <w:sz w:val="24"/>
          </w:rPr>
          <w:delText xml:space="preserve"> </w:delText>
        </w:r>
      </w:del>
      <w:del w:id="1" w:author="Akhtar (ESO), Shazia" w:date="2021-11-01T15:25:00Z">
        <w:r w:rsidDel="00B95786">
          <w:rPr>
            <w:rFonts w:ascii="Arial" w:eastAsia="Arial" w:hAnsi="Arial"/>
            <w:color w:val="000000"/>
            <w:sz w:val="24"/>
          </w:rPr>
          <w:delText>Sirs</w:delText>
        </w:r>
      </w:del>
      <w:ins w:id="2" w:author="Akhtar (ESO), Shazia" w:date="2021-11-01T15:25:00Z">
        <w:r w:rsidR="00B95786">
          <w:rPr>
            <w:rFonts w:ascii="Arial" w:eastAsia="Arial" w:hAnsi="Arial"/>
            <w:color w:val="000000"/>
            <w:sz w:val="24"/>
          </w:rPr>
          <w:t xml:space="preserve"> XXXXXX</w:t>
        </w:r>
      </w:ins>
    </w:p>
    <w:p w14:paraId="390C8387" w14:textId="77777777" w:rsidR="00943CFE" w:rsidRDefault="003D7D35">
      <w:pPr>
        <w:tabs>
          <w:tab w:val="right" w:pos="8496"/>
        </w:tabs>
        <w:spacing w:before="243" w:line="283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refer to your application dated [</w:t>
      </w:r>
      <w:r>
        <w:rPr>
          <w:rFonts w:ascii="Arial" w:eastAsia="Arial" w:hAnsi="Arial"/>
          <w:color w:val="000000"/>
          <w:sz w:val="24"/>
        </w:rPr>
        <w:tab/>
        <w:t xml:space="preserve">] for use of the </w:t>
      </w:r>
      <w:r>
        <w:rPr>
          <w:rFonts w:ascii="Arial" w:eastAsia="Arial" w:hAnsi="Arial"/>
          <w:b/>
          <w:color w:val="000000"/>
          <w:sz w:val="24"/>
        </w:rPr>
        <w:t>National</w:t>
      </w:r>
    </w:p>
    <w:p w14:paraId="390C8388" w14:textId="112114B5" w:rsidR="00943CFE" w:rsidRDefault="003D7D35">
      <w:pPr>
        <w:spacing w:line="281" w:lineRule="exact"/>
        <w:ind w:right="144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Electricity Transmission System </w:t>
      </w:r>
      <w:r>
        <w:rPr>
          <w:rFonts w:ascii="Arial" w:eastAsia="Arial" w:hAnsi="Arial"/>
          <w:color w:val="000000"/>
          <w:sz w:val="24"/>
        </w:rPr>
        <w:t xml:space="preserve">as an </w:t>
      </w:r>
      <w:r>
        <w:rPr>
          <w:rFonts w:ascii="Arial" w:eastAsia="Arial" w:hAnsi="Arial"/>
          <w:b/>
          <w:color w:val="000000"/>
          <w:sz w:val="24"/>
        </w:rPr>
        <w:t xml:space="preserve">[Interconnector User </w:t>
      </w:r>
      <w:r>
        <w:rPr>
          <w:rFonts w:ascii="Arial" w:eastAsia="Arial" w:hAnsi="Arial"/>
          <w:color w:val="000000"/>
          <w:sz w:val="24"/>
        </w:rPr>
        <w:t xml:space="preserve">/ </w:t>
      </w:r>
      <w:r>
        <w:rPr>
          <w:rFonts w:ascii="Arial" w:eastAsia="Arial" w:hAnsi="Arial"/>
          <w:b/>
          <w:color w:val="000000"/>
          <w:sz w:val="24"/>
        </w:rPr>
        <w:t xml:space="preserve">Interconnector Error Administrator] </w:t>
      </w:r>
      <w:r>
        <w:rPr>
          <w:rFonts w:ascii="Arial" w:eastAsia="Arial" w:hAnsi="Arial"/>
          <w:color w:val="000000"/>
          <w:sz w:val="24"/>
        </w:rPr>
        <w:t xml:space="preserve">under Part II of Section 9 and to </w:t>
      </w:r>
      <w:r>
        <w:rPr>
          <w:rFonts w:ascii="Arial" w:eastAsia="Arial" w:hAnsi="Arial"/>
          <w:b/>
          <w:i/>
          <w:color w:val="000000"/>
          <w:sz w:val="24"/>
        </w:rPr>
        <w:t xml:space="preserve">[here list other documents submitted by applicant in support of </w:t>
      </w:r>
      <w:del w:id="3" w:author="Akhtar (ESO), Shazia" w:date="2021-11-01T15:25:00Z">
        <w:r w:rsidDel="00B95786">
          <w:rPr>
            <w:rFonts w:ascii="Arial" w:eastAsia="Arial" w:hAnsi="Arial"/>
            <w:b/>
            <w:i/>
            <w:color w:val="000000"/>
            <w:sz w:val="24"/>
          </w:rPr>
          <w:delText xml:space="preserve">his </w:delText>
        </w:r>
      </w:del>
      <w:ins w:id="4" w:author="Akhtar (ESO), Shazia" w:date="2021-11-01T15:25:00Z">
        <w:r w:rsidR="00B95786">
          <w:rPr>
            <w:rFonts w:ascii="Arial" w:eastAsia="Arial" w:hAnsi="Arial"/>
            <w:b/>
            <w:i/>
            <w:color w:val="000000"/>
            <w:sz w:val="24"/>
          </w:rPr>
          <w:t xml:space="preserve">their </w:t>
        </w:r>
      </w:ins>
      <w:r>
        <w:rPr>
          <w:rFonts w:ascii="Arial" w:eastAsia="Arial" w:hAnsi="Arial"/>
          <w:b/>
          <w:i/>
          <w:color w:val="000000"/>
          <w:sz w:val="24"/>
        </w:rPr>
        <w:t xml:space="preserve">application together with any relevant The Company communications relating to the application] </w:t>
      </w:r>
      <w:r>
        <w:rPr>
          <w:rFonts w:ascii="Arial" w:eastAsia="Arial" w:hAnsi="Arial"/>
          <w:color w:val="000000"/>
          <w:sz w:val="24"/>
        </w:rPr>
        <w:t xml:space="preserve">and now set out below our offer for the use of the </w:t>
      </w:r>
      <w:r>
        <w:rPr>
          <w:rFonts w:ascii="Arial" w:eastAsia="Arial" w:hAnsi="Arial"/>
          <w:b/>
          <w:color w:val="000000"/>
          <w:sz w:val="24"/>
        </w:rPr>
        <w:t>National Electricity Transmission System</w:t>
      </w:r>
      <w:r>
        <w:rPr>
          <w:rFonts w:ascii="Arial" w:eastAsia="Arial" w:hAnsi="Arial"/>
          <w:color w:val="000000"/>
          <w:sz w:val="24"/>
        </w:rPr>
        <w:t xml:space="preserve">. Please note that certain expressions which are used in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defined in the Interpretation and Definitions Section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>(Section 11) and when this occurs the expressions have capital letters at the beginning of each word and are in bold.</w:t>
      </w:r>
    </w:p>
    <w:p w14:paraId="390C8389" w14:textId="77777777" w:rsidR="00943CFE" w:rsidRDefault="003D7D35">
      <w:pPr>
        <w:numPr>
          <w:ilvl w:val="0"/>
          <w:numId w:val="1"/>
        </w:numPr>
        <w:spacing w:before="245" w:line="283" w:lineRule="exact"/>
        <w:ind w:left="864" w:right="144" w:hanging="864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offers to provide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to you as an </w:t>
      </w:r>
      <w:r>
        <w:rPr>
          <w:rFonts w:ascii="Arial" w:eastAsia="Arial" w:hAnsi="Arial"/>
          <w:b/>
          <w:color w:val="000000"/>
          <w:sz w:val="24"/>
        </w:rPr>
        <w:t xml:space="preserve">[Interconnector User </w:t>
      </w:r>
      <w:r>
        <w:rPr>
          <w:rFonts w:ascii="Arial" w:eastAsia="Arial" w:hAnsi="Arial"/>
          <w:color w:val="000000"/>
          <w:sz w:val="24"/>
        </w:rPr>
        <w:t xml:space="preserve">/ </w:t>
      </w:r>
      <w:r>
        <w:rPr>
          <w:rFonts w:ascii="Arial" w:eastAsia="Arial" w:hAnsi="Arial"/>
          <w:b/>
          <w:color w:val="000000"/>
          <w:sz w:val="24"/>
        </w:rPr>
        <w:t xml:space="preserve">Interconnector Error Administrator] </w:t>
      </w:r>
      <w:r>
        <w:rPr>
          <w:rFonts w:ascii="Arial" w:eastAsia="Arial" w:hAnsi="Arial"/>
          <w:color w:val="000000"/>
          <w:sz w:val="24"/>
        </w:rPr>
        <w:t xml:space="preserve">on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as set out in the attached combined </w:t>
      </w:r>
      <w:r>
        <w:rPr>
          <w:rFonts w:ascii="Arial" w:eastAsia="Arial" w:hAnsi="Arial"/>
          <w:b/>
          <w:color w:val="000000"/>
          <w:sz w:val="24"/>
        </w:rPr>
        <w:t>Use of System Interconnector Offer Notice and Confirmation Notice</w:t>
      </w:r>
      <w:r>
        <w:rPr>
          <w:rFonts w:ascii="Arial" w:eastAsia="Arial" w:hAnsi="Arial"/>
          <w:color w:val="000000"/>
          <w:sz w:val="24"/>
        </w:rPr>
        <w:t xml:space="preserve">. [As you are not already a </w:t>
      </w:r>
      <w:r>
        <w:rPr>
          <w:rFonts w:ascii="Arial" w:eastAsia="Arial" w:hAnsi="Arial"/>
          <w:b/>
          <w:color w:val="000000"/>
          <w:sz w:val="24"/>
        </w:rPr>
        <w:t xml:space="preserve">CUSC Party </w:t>
      </w:r>
      <w:r>
        <w:rPr>
          <w:rFonts w:ascii="Arial" w:eastAsia="Arial" w:hAnsi="Arial"/>
          <w:color w:val="000000"/>
          <w:sz w:val="24"/>
        </w:rPr>
        <w:t xml:space="preserve">you are also required to enter into the enclosed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>.]</w:t>
      </w:r>
    </w:p>
    <w:p w14:paraId="390C838A" w14:textId="77777777" w:rsidR="00943CFE" w:rsidRDefault="003D7D35">
      <w:pPr>
        <w:numPr>
          <w:ilvl w:val="0"/>
          <w:numId w:val="1"/>
        </w:numPr>
        <w:spacing w:before="235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technical conditions with which you must comply as a term of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set out in the </w:t>
      </w:r>
      <w:r>
        <w:rPr>
          <w:rFonts w:ascii="Arial" w:eastAsia="Arial" w:hAnsi="Arial"/>
          <w:b/>
          <w:color w:val="000000"/>
          <w:sz w:val="24"/>
        </w:rPr>
        <w:t>Grid Code</w:t>
      </w:r>
      <w:r>
        <w:rPr>
          <w:rFonts w:ascii="Arial" w:eastAsia="Arial" w:hAnsi="Arial"/>
          <w:color w:val="000000"/>
          <w:sz w:val="24"/>
        </w:rPr>
        <w:t>.</w:t>
      </w:r>
    </w:p>
    <w:p w14:paraId="390C838B" w14:textId="77777777" w:rsidR="00943CFE" w:rsidRDefault="003D7D35">
      <w:pPr>
        <w:numPr>
          <w:ilvl w:val="0"/>
          <w:numId w:val="1"/>
        </w:numPr>
        <w:spacing w:before="241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This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Offer </w:t>
      </w:r>
      <w:r>
        <w:rPr>
          <w:rFonts w:ascii="Arial" w:eastAsia="Arial" w:hAnsi="Arial"/>
          <w:color w:val="000000"/>
          <w:spacing w:val="1"/>
          <w:sz w:val="24"/>
        </w:rPr>
        <w:t xml:space="preserve">is open for acceptance according to the terms of Paragraph 9.21.4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</w:t>
      </w:r>
      <w:r>
        <w:rPr>
          <w:rFonts w:ascii="Arial" w:eastAsia="Arial" w:hAnsi="Arial"/>
          <w:color w:val="000000"/>
          <w:spacing w:val="1"/>
          <w:sz w:val="24"/>
        </w:rPr>
        <w:t xml:space="preserve">and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1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1"/>
          <w:sz w:val="24"/>
        </w:rPr>
        <w:t xml:space="preserve">. Please note your right to make an application to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Authority </w:t>
      </w:r>
      <w:r>
        <w:rPr>
          <w:rFonts w:ascii="Arial" w:eastAsia="Arial" w:hAnsi="Arial"/>
          <w:color w:val="000000"/>
          <w:spacing w:val="1"/>
          <w:sz w:val="24"/>
        </w:rPr>
        <w:t xml:space="preserve">to settle the terms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Offer </w:t>
      </w:r>
      <w:r>
        <w:rPr>
          <w:rFonts w:ascii="Arial" w:eastAsia="Arial" w:hAnsi="Arial"/>
          <w:color w:val="000000"/>
          <w:spacing w:val="1"/>
          <w:sz w:val="24"/>
        </w:rPr>
        <w:t xml:space="preserve">pursuant to Standard Condition C9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1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390C838C" w14:textId="77777777" w:rsidR="00943CFE" w:rsidRDefault="003D7D35">
      <w:pPr>
        <w:numPr>
          <w:ilvl w:val="0"/>
          <w:numId w:val="1"/>
        </w:numPr>
        <w:spacing w:before="233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To accept this </w:t>
      </w:r>
      <w:r>
        <w:rPr>
          <w:rFonts w:ascii="Arial" w:eastAsia="Arial" w:hAnsi="Arial"/>
          <w:b/>
          <w:color w:val="000000"/>
          <w:spacing w:val="1"/>
          <w:sz w:val="24"/>
        </w:rPr>
        <w:t>Offer</w:t>
      </w:r>
      <w:r>
        <w:rPr>
          <w:rFonts w:ascii="Arial" w:eastAsia="Arial" w:hAnsi="Arial"/>
          <w:color w:val="000000"/>
          <w:spacing w:val="1"/>
          <w:sz w:val="24"/>
        </w:rPr>
        <w:t xml:space="preserve">, please sign (and where issued by email, having printed off 2 copies of each) and return the acknowledgement and acceptance on the duplicate copy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Interconnector Offer and Confirmation Notice </w:t>
      </w:r>
      <w:r>
        <w:rPr>
          <w:rFonts w:ascii="Arial" w:eastAsia="Arial" w:hAnsi="Arial"/>
          <w:color w:val="000000"/>
          <w:spacing w:val="1"/>
          <w:sz w:val="24"/>
        </w:rPr>
        <w:t xml:space="preserve">[and execute and return the </w:t>
      </w:r>
      <w:r>
        <w:rPr>
          <w:rFonts w:ascii="Arial" w:eastAsia="Arial" w:hAnsi="Arial"/>
          <w:b/>
          <w:color w:val="000000"/>
          <w:spacing w:val="1"/>
          <w:sz w:val="24"/>
        </w:rPr>
        <w:t>CUSC Accession Agreement</w:t>
      </w:r>
      <w:r>
        <w:rPr>
          <w:rFonts w:ascii="Arial" w:eastAsia="Arial" w:hAnsi="Arial"/>
          <w:color w:val="000000"/>
          <w:spacing w:val="1"/>
          <w:sz w:val="24"/>
        </w:rPr>
        <w:t xml:space="preserve">]. Subject to providing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Security Cover </w:t>
      </w:r>
      <w:r>
        <w:rPr>
          <w:rFonts w:ascii="Arial" w:eastAsia="Arial" w:hAnsi="Arial"/>
          <w:color w:val="000000"/>
          <w:spacing w:val="1"/>
          <w:sz w:val="24"/>
        </w:rPr>
        <w:t xml:space="preserve">in accordance with paragraph 3 above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The Company </w:t>
      </w:r>
      <w:r>
        <w:rPr>
          <w:rFonts w:ascii="Arial" w:eastAsia="Arial" w:hAnsi="Arial"/>
          <w:color w:val="000000"/>
          <w:spacing w:val="1"/>
          <w:sz w:val="24"/>
        </w:rPr>
        <w:t xml:space="preserve">will then itself [execute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Accession Agreement </w:t>
      </w:r>
      <w:r>
        <w:rPr>
          <w:rFonts w:ascii="Arial" w:eastAsia="Arial" w:hAnsi="Arial"/>
          <w:color w:val="000000"/>
          <w:spacing w:val="1"/>
          <w:sz w:val="24"/>
        </w:rPr>
        <w:t xml:space="preserve">and] return a copy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Interconnector Offer and Confirmation Notice </w:t>
      </w:r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390C838D" w14:textId="77777777" w:rsidR="00943CFE" w:rsidRDefault="003D7D35">
      <w:pPr>
        <w:numPr>
          <w:ilvl w:val="0"/>
          <w:numId w:val="1"/>
        </w:numPr>
        <w:spacing w:before="236" w:after="338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The [</w:t>
      </w:r>
      <w:r>
        <w:rPr>
          <w:rFonts w:ascii="Arial" w:eastAsia="Arial" w:hAnsi="Arial"/>
          <w:b/>
          <w:color w:val="000000"/>
          <w:sz w:val="24"/>
        </w:rPr>
        <w:t xml:space="preserve">CUSC Accession Agreement </w:t>
      </w:r>
      <w:r>
        <w:rPr>
          <w:rFonts w:ascii="Arial" w:eastAsia="Arial" w:hAnsi="Arial"/>
          <w:color w:val="000000"/>
          <w:sz w:val="24"/>
        </w:rPr>
        <w:t xml:space="preserve">and]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pursuant to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as indicated in the </w:t>
      </w:r>
      <w:r>
        <w:rPr>
          <w:rFonts w:ascii="Arial" w:eastAsia="Arial" w:hAnsi="Arial"/>
          <w:b/>
          <w:color w:val="000000"/>
          <w:sz w:val="24"/>
        </w:rPr>
        <w:t xml:space="preserve">Confirmation Notice </w:t>
      </w:r>
      <w:r>
        <w:rPr>
          <w:rFonts w:ascii="Arial" w:eastAsia="Arial" w:hAnsi="Arial"/>
          <w:color w:val="000000"/>
          <w:sz w:val="24"/>
        </w:rPr>
        <w:t xml:space="preserve">are only effective in accordance with their terms once they have been signed [(or executed in the case of the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 xml:space="preserve">)] and dated by </w:t>
      </w:r>
      <w:r>
        <w:rPr>
          <w:rFonts w:ascii="Arial" w:eastAsia="Arial" w:hAnsi="Arial"/>
          <w:b/>
          <w:color w:val="000000"/>
          <w:sz w:val="24"/>
        </w:rPr>
        <w:t>The Company</w:t>
      </w:r>
      <w:r>
        <w:rPr>
          <w:rFonts w:ascii="Arial" w:eastAsia="Arial" w:hAnsi="Arial"/>
          <w:color w:val="000000"/>
          <w:sz w:val="24"/>
        </w:rPr>
        <w:t>.</w:t>
      </w:r>
    </w:p>
    <w:p w14:paraId="390C838E" w14:textId="77777777" w:rsidR="00943CFE" w:rsidRDefault="00943CFE">
      <w:pPr>
        <w:spacing w:before="236" w:after="338" w:line="283" w:lineRule="exact"/>
        <w:sectPr w:rsidR="00943CFE">
          <w:pgSz w:w="11909" w:h="16843"/>
          <w:pgMar w:top="720" w:right="1565" w:bottom="247" w:left="1704" w:header="720" w:footer="720" w:gutter="0"/>
          <w:cols w:space="720"/>
        </w:sectPr>
      </w:pPr>
    </w:p>
    <w:p w14:paraId="390C838F" w14:textId="77777777" w:rsidR="00943CFE" w:rsidRDefault="00CC3373">
      <w:pPr>
        <w:spacing w:before="100" w:line="242" w:lineRule="exact"/>
        <w:textAlignment w:val="baseline"/>
        <w:rPr>
          <w:rFonts w:ascii="Arial" w:eastAsia="Arial" w:hAnsi="Arial"/>
          <w:color w:val="000000"/>
          <w:spacing w:val="-8"/>
          <w:sz w:val="20"/>
        </w:rPr>
      </w:pPr>
      <w:r>
        <w:rPr>
          <w:rFonts w:ascii="Arial" w:eastAsia="Arial" w:hAnsi="Arial"/>
          <w:color w:val="000000"/>
          <w:spacing w:val="-8"/>
          <w:sz w:val="20"/>
        </w:rPr>
        <w:t>v1.6</w:t>
      </w:r>
      <w:r w:rsidR="003D7D35">
        <w:rPr>
          <w:rFonts w:ascii="Arial" w:eastAsia="Arial" w:hAnsi="Arial"/>
          <w:color w:val="000000"/>
          <w:spacing w:val="-8"/>
          <w:sz w:val="20"/>
        </w:rPr>
        <w:t xml:space="preserve"> </w:t>
      </w:r>
      <w:r w:rsidR="003D7D35">
        <w:rPr>
          <w:rFonts w:ascii="Arial" w:eastAsia="Arial" w:hAnsi="Arial"/>
          <w:color w:val="000000"/>
          <w:spacing w:val="-8"/>
          <w:sz w:val="23"/>
        </w:rPr>
        <w:t xml:space="preserve">– </w:t>
      </w:r>
      <w:r>
        <w:rPr>
          <w:rFonts w:ascii="Arial" w:eastAsia="Arial" w:hAnsi="Arial"/>
          <w:color w:val="000000"/>
          <w:spacing w:val="-8"/>
          <w:sz w:val="20"/>
        </w:rPr>
        <w:t>1 April 2019</w:t>
      </w:r>
    </w:p>
    <w:p w14:paraId="390C8390" w14:textId="77777777" w:rsidR="00943CFE" w:rsidRDefault="00943CFE">
      <w:pPr>
        <w:sectPr w:rsidR="00943CFE">
          <w:type w:val="continuous"/>
          <w:pgSz w:w="11909" w:h="16843"/>
          <w:pgMar w:top="720" w:right="1834" w:bottom="247" w:left="8275" w:header="720" w:footer="720" w:gutter="0"/>
          <w:cols w:space="720"/>
        </w:sectPr>
      </w:pPr>
    </w:p>
    <w:p w14:paraId="390C8391" w14:textId="77777777" w:rsidR="00943CFE" w:rsidRDefault="00CC3373">
      <w:pPr>
        <w:spacing w:before="2" w:line="231" w:lineRule="exact"/>
        <w:ind w:left="72"/>
        <w:jc w:val="both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7216" behindDoc="1" locked="0" layoutInCell="1" allowOverlap="1" wp14:anchorId="390C83B7" wp14:editId="390C83B8">
                <wp:simplePos x="0" y="0"/>
                <wp:positionH relativeFrom="page">
                  <wp:posOffset>5254625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C83BE" w14:textId="77777777" w:rsidR="00943CFE" w:rsidRDefault="00CC3373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v1.6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C83B7" id="Text Box 4" o:spid="_x0000_s1027" type="#_x0000_t202" style="position:absolute;left:0;text-align:left;margin-left:413.75pt;margin-top:789.05pt;width:86.65pt;height:19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" filled="f" stroked="f">
                <v:textbox inset="0,0,0,0">
                  <w:txbxContent>
                    <w:p w14:paraId="390C83BE" w14:textId="77777777" w:rsidR="00943CFE" w:rsidRDefault="00CC3373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v1.6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v1.6</w:t>
      </w:r>
    </w:p>
    <w:p w14:paraId="390C8392" w14:textId="77777777" w:rsidR="00943CFE" w:rsidRDefault="003D7D35">
      <w:pPr>
        <w:tabs>
          <w:tab w:val="right" w:pos="8568"/>
        </w:tabs>
        <w:spacing w:before="478" w:line="274" w:lineRule="exact"/>
        <w:ind w:lef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6.</w:t>
      </w:r>
      <w:r>
        <w:rPr>
          <w:rFonts w:ascii="Arial" w:eastAsia="Arial" w:hAnsi="Arial"/>
          <w:color w:val="000000"/>
          <w:sz w:val="24"/>
        </w:rPr>
        <w:tab/>
        <w:t xml:space="preserve">All communications in relation to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>must, in the first instance,</w:t>
      </w:r>
    </w:p>
    <w:p w14:paraId="390C8393" w14:textId="77777777" w:rsidR="00943CFE" w:rsidRDefault="003D7D35">
      <w:pPr>
        <w:spacing w:before="5" w:line="274" w:lineRule="exact"/>
        <w:ind w:left="936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be directed to [description].</w:t>
      </w:r>
    </w:p>
    <w:p w14:paraId="390C8394" w14:textId="77777777" w:rsidR="00943CFE" w:rsidRDefault="003D7D35">
      <w:pPr>
        <w:spacing w:before="239" w:after="944" w:line="274" w:lineRule="exact"/>
        <w:ind w:lef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Yours faithfully</w:t>
      </w:r>
    </w:p>
    <w:p w14:paraId="390C8395" w14:textId="77777777" w:rsidR="00943CFE" w:rsidRDefault="00CC3373">
      <w:pPr>
        <w:spacing w:before="86" w:line="273" w:lineRule="exact"/>
        <w:ind w:left="72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0C83B9" wp14:editId="390C83BA">
                <wp:simplePos x="0" y="0"/>
                <wp:positionH relativeFrom="page">
                  <wp:posOffset>1094105</wp:posOffset>
                </wp:positionH>
                <wp:positionV relativeFrom="page">
                  <wp:posOffset>2197735</wp:posOffset>
                </wp:positionV>
                <wp:extent cx="2408555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855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89752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15pt,173.05pt" to="275.8pt,1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1GHwIAAEMEAAAOAAAAZHJzL2Uyb0RvYy54bWysU8GO2yAQvVfqPyDuie2sk2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" strokeweight="1.2pt">
                <v:stroke dashstyle="1 1"/>
                <w10:wrap anchorx="page" anchory="page"/>
              </v:line>
            </w:pict>
          </mc:Fallback>
        </mc:AlternateContent>
      </w:r>
      <w:r w:rsidR="003D7D35">
        <w:rPr>
          <w:rFonts w:ascii="Arial" w:eastAsia="Arial" w:hAnsi="Arial"/>
          <w:color w:val="000000"/>
          <w:spacing w:val="1"/>
          <w:sz w:val="24"/>
        </w:rPr>
        <w:t>for and on behalf of</w:t>
      </w:r>
    </w:p>
    <w:p w14:paraId="390C8396" w14:textId="77777777" w:rsidR="00943CFE" w:rsidRDefault="003D7D35">
      <w:pPr>
        <w:spacing w:line="274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National Grid Electricity </w:t>
      </w:r>
      <w:r w:rsidR="00CC3373">
        <w:rPr>
          <w:rFonts w:ascii="Arial" w:eastAsia="Arial" w:hAnsi="Arial"/>
          <w:color w:val="000000"/>
          <w:sz w:val="24"/>
        </w:rPr>
        <w:t>System Operator Limited</w:t>
      </w:r>
    </w:p>
    <w:p w14:paraId="390C8397" w14:textId="77777777" w:rsidR="00943CFE" w:rsidRDefault="00943CFE">
      <w:pPr>
        <w:sectPr w:rsidR="00943CFE">
          <w:pgSz w:w="11909" w:h="16843"/>
          <w:pgMar w:top="720" w:right="1642" w:bottom="666" w:left="1627" w:header="720" w:footer="720" w:gutter="0"/>
          <w:cols w:space="720"/>
        </w:sectPr>
      </w:pPr>
    </w:p>
    <w:p w14:paraId="390C8398" w14:textId="77777777" w:rsidR="00943CFE" w:rsidRDefault="00CC3373">
      <w:pPr>
        <w:spacing w:before="2" w:line="231" w:lineRule="exact"/>
        <w:ind w:left="72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v1.6</w:t>
      </w:r>
    </w:p>
    <w:p w14:paraId="390C8399" w14:textId="77777777" w:rsidR="00943CFE" w:rsidRDefault="003D7D35">
      <w:pPr>
        <w:spacing w:before="721" w:line="270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z w:val="28"/>
        </w:rPr>
      </w:pPr>
      <w:r>
        <w:rPr>
          <w:rFonts w:ascii="Arial" w:eastAsia="Arial" w:hAnsi="Arial"/>
          <w:b/>
          <w:color w:val="000000"/>
          <w:sz w:val="28"/>
        </w:rPr>
        <w:t>FORM OF USE OF SYSTEM INTERCONNECTOR OFFER AND</w:t>
      </w:r>
    </w:p>
    <w:p w14:paraId="390C839A" w14:textId="77777777" w:rsidR="00943CFE" w:rsidRDefault="00CC3373">
      <w:pPr>
        <w:spacing w:before="50" w:line="319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2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C83BB" wp14:editId="390C83BC">
                <wp:simplePos x="0" y="0"/>
                <wp:positionH relativeFrom="page">
                  <wp:posOffset>1195070</wp:posOffset>
                </wp:positionH>
                <wp:positionV relativeFrom="page">
                  <wp:posOffset>1252855</wp:posOffset>
                </wp:positionV>
                <wp:extent cx="517588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588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D4CB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4.1pt,98.65pt" to="501.65pt,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P8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" strokeweight="1.7pt">
                <w10:wrap anchorx="page" anchory="page"/>
              </v:line>
            </w:pict>
          </mc:Fallback>
        </mc:AlternateContent>
      </w:r>
      <w:r w:rsidR="003D7D35">
        <w:rPr>
          <w:rFonts w:ascii="Arial" w:eastAsia="Arial" w:hAnsi="Arial"/>
          <w:b/>
          <w:color w:val="000000"/>
          <w:spacing w:val="-2"/>
          <w:sz w:val="28"/>
          <w:u w:val="single"/>
        </w:rPr>
        <w:t>CONFIRMATION NOTICE</w:t>
      </w:r>
    </w:p>
    <w:p w14:paraId="390C839B" w14:textId="77777777" w:rsidR="00943CFE" w:rsidRDefault="003D7D35">
      <w:pPr>
        <w:tabs>
          <w:tab w:val="left" w:pos="864"/>
          <w:tab w:val="left" w:pos="3816"/>
        </w:tabs>
        <w:spacing w:before="765" w:line="280" w:lineRule="exact"/>
        <w:ind w:left="72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>To:</w:t>
      </w:r>
      <w:r>
        <w:rPr>
          <w:rFonts w:ascii="Arial" w:eastAsia="Arial" w:hAnsi="Arial"/>
          <w:color w:val="000000"/>
          <w:spacing w:val="1"/>
          <w:sz w:val="24"/>
        </w:rPr>
        <w:tab/>
        <w:t>[</w:t>
      </w:r>
      <w:r>
        <w:rPr>
          <w:rFonts w:ascii="Arial" w:eastAsia="Arial" w:hAnsi="Arial"/>
          <w:color w:val="000000"/>
          <w:spacing w:val="1"/>
          <w:sz w:val="24"/>
        </w:rPr>
        <w:tab/>
        <w:t>] (“</w:t>
      </w:r>
      <w:r>
        <w:rPr>
          <w:rFonts w:ascii="Arial" w:eastAsia="Arial" w:hAnsi="Arial"/>
          <w:b/>
          <w:color w:val="000000"/>
          <w:spacing w:val="1"/>
          <w:sz w:val="24"/>
        </w:rPr>
        <w:t>User</w:t>
      </w:r>
      <w:r>
        <w:rPr>
          <w:rFonts w:ascii="Arial" w:eastAsia="Arial" w:hAnsi="Arial"/>
          <w:color w:val="000000"/>
          <w:spacing w:val="1"/>
          <w:sz w:val="24"/>
        </w:rPr>
        <w:t>”, which expression shall include its</w:t>
      </w:r>
    </w:p>
    <w:p w14:paraId="390C839C" w14:textId="77777777" w:rsidR="00943CFE" w:rsidRDefault="003D7D35">
      <w:pPr>
        <w:spacing w:line="274" w:lineRule="exact"/>
        <w:ind w:left="864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successors and/or permitted assigns)</w:t>
      </w:r>
    </w:p>
    <w:p w14:paraId="390C839D" w14:textId="77777777" w:rsidR="00943CFE" w:rsidRDefault="003D7D35">
      <w:pPr>
        <w:spacing w:before="755" w:line="277" w:lineRule="exact"/>
        <w:ind w:left="72"/>
        <w:textAlignment w:val="baseline"/>
        <w:rPr>
          <w:rFonts w:ascii="Arial" w:eastAsia="Arial" w:hAnsi="Arial"/>
          <w:color w:val="000000"/>
          <w:spacing w:val="2"/>
          <w:sz w:val="24"/>
        </w:rPr>
      </w:pPr>
      <w:r>
        <w:rPr>
          <w:rFonts w:ascii="Arial" w:eastAsia="Arial" w:hAnsi="Arial"/>
          <w:color w:val="000000"/>
          <w:spacing w:val="2"/>
          <w:sz w:val="24"/>
        </w:rPr>
        <w:t xml:space="preserve">From: National Grid Electricity </w:t>
      </w:r>
      <w:r w:rsidR="00CC3373">
        <w:rPr>
          <w:rFonts w:ascii="Arial" w:eastAsia="Arial" w:hAnsi="Arial"/>
          <w:color w:val="000000"/>
          <w:spacing w:val="2"/>
          <w:sz w:val="24"/>
        </w:rPr>
        <w:t xml:space="preserve">System Operator Limited </w:t>
      </w:r>
      <w:r>
        <w:rPr>
          <w:rFonts w:ascii="Arial" w:eastAsia="Arial" w:hAnsi="Arial"/>
          <w:color w:val="000000"/>
          <w:spacing w:val="2"/>
          <w:sz w:val="24"/>
        </w:rPr>
        <w:t>(“</w:t>
      </w:r>
      <w:r w:rsidRPr="00973845">
        <w:rPr>
          <w:rFonts w:ascii="Arial" w:eastAsia="Arial" w:hAnsi="Arial"/>
          <w:b/>
          <w:color w:val="000000"/>
          <w:spacing w:val="2"/>
          <w:sz w:val="24"/>
        </w:rPr>
        <w:t>The Company</w:t>
      </w:r>
      <w:r>
        <w:rPr>
          <w:rFonts w:ascii="Arial" w:eastAsia="Arial" w:hAnsi="Arial"/>
          <w:color w:val="000000"/>
          <w:spacing w:val="2"/>
          <w:sz w:val="24"/>
        </w:rPr>
        <w:t>”)</w:t>
      </w:r>
    </w:p>
    <w:p w14:paraId="390C839E" w14:textId="77777777" w:rsidR="00943CFE" w:rsidRDefault="003D7D35">
      <w:pPr>
        <w:tabs>
          <w:tab w:val="left" w:pos="3024"/>
        </w:tabs>
        <w:spacing w:before="755" w:line="277" w:lineRule="exact"/>
        <w:ind w:left="72"/>
        <w:textAlignment w:val="baseline"/>
        <w:rPr>
          <w:rFonts w:ascii="Arial" w:eastAsia="Arial" w:hAnsi="Arial"/>
          <w:color w:val="000000"/>
          <w:spacing w:val="-1"/>
          <w:sz w:val="24"/>
        </w:rPr>
      </w:pPr>
      <w:r>
        <w:rPr>
          <w:rFonts w:ascii="Arial" w:eastAsia="Arial" w:hAnsi="Arial"/>
          <w:color w:val="000000"/>
          <w:spacing w:val="-1"/>
          <w:sz w:val="24"/>
        </w:rPr>
        <w:t>Date: [</w:t>
      </w:r>
      <w:r>
        <w:rPr>
          <w:rFonts w:ascii="Arial" w:eastAsia="Arial" w:hAnsi="Arial"/>
          <w:color w:val="000000"/>
          <w:spacing w:val="-1"/>
          <w:sz w:val="24"/>
        </w:rPr>
        <w:tab/>
        <w:t>]</w:t>
      </w:r>
    </w:p>
    <w:p w14:paraId="390C839F" w14:textId="77777777" w:rsidR="00943CFE" w:rsidRDefault="003D7D35">
      <w:pPr>
        <w:numPr>
          <w:ilvl w:val="0"/>
          <w:numId w:val="2"/>
        </w:numPr>
        <w:tabs>
          <w:tab w:val="clear" w:pos="792"/>
          <w:tab w:val="left" w:pos="864"/>
        </w:tabs>
        <w:spacing w:before="755" w:line="277" w:lineRule="exact"/>
        <w:ind w:left="72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>DEFINITIONS, INTERPRETATIONS AND CONSTRUCTION</w:t>
      </w:r>
    </w:p>
    <w:p w14:paraId="390C83A0" w14:textId="77777777" w:rsidR="00943CFE" w:rsidRDefault="003D7D35">
      <w:pPr>
        <w:spacing w:before="229" w:line="283" w:lineRule="exact"/>
        <w:ind w:left="864" w:right="72"/>
        <w:jc w:val="both"/>
        <w:textAlignment w:val="baseline"/>
        <w:rPr>
          <w:rFonts w:ascii="Arial" w:eastAsia="Arial" w:hAnsi="Arial"/>
          <w:color w:val="000000"/>
          <w:spacing w:val="2"/>
          <w:sz w:val="24"/>
        </w:rPr>
      </w:pPr>
      <w:r>
        <w:rPr>
          <w:rFonts w:ascii="Arial" w:eastAsia="Arial" w:hAnsi="Arial"/>
          <w:color w:val="000000"/>
          <w:spacing w:val="2"/>
          <w:sz w:val="24"/>
        </w:rPr>
        <w:t xml:space="preserve">Unless the subject matter or context otherwise requires or is inconsistent therewith, terms and expressions defined in Section 11 of the </w:t>
      </w:r>
      <w:r>
        <w:rPr>
          <w:rFonts w:ascii="Arial" w:eastAsia="Arial" w:hAnsi="Arial"/>
          <w:b/>
          <w:color w:val="000000"/>
          <w:spacing w:val="2"/>
          <w:sz w:val="24"/>
        </w:rPr>
        <w:t xml:space="preserve">CUSC </w:t>
      </w:r>
      <w:r>
        <w:rPr>
          <w:rFonts w:ascii="Arial" w:eastAsia="Arial" w:hAnsi="Arial"/>
          <w:color w:val="000000"/>
          <w:spacing w:val="2"/>
          <w:sz w:val="24"/>
        </w:rPr>
        <w:t xml:space="preserve">have the same meanings, interpretations or constructions in this </w:t>
      </w:r>
      <w:r>
        <w:rPr>
          <w:rFonts w:ascii="Arial" w:eastAsia="Arial" w:hAnsi="Arial"/>
          <w:b/>
          <w:color w:val="000000"/>
          <w:spacing w:val="2"/>
          <w:sz w:val="24"/>
        </w:rPr>
        <w:t xml:space="preserve">Use of System Interconnector Offer and Confirmation Notice </w:t>
      </w:r>
      <w:r>
        <w:rPr>
          <w:rFonts w:ascii="Arial" w:eastAsia="Arial" w:hAnsi="Arial"/>
          <w:color w:val="000000"/>
          <w:spacing w:val="2"/>
          <w:sz w:val="24"/>
        </w:rPr>
        <w:t>("</w:t>
      </w:r>
      <w:r>
        <w:rPr>
          <w:rFonts w:ascii="Arial" w:eastAsia="Arial" w:hAnsi="Arial"/>
          <w:b/>
          <w:color w:val="000000"/>
          <w:spacing w:val="2"/>
          <w:sz w:val="24"/>
        </w:rPr>
        <w:t>Notice</w:t>
      </w:r>
      <w:r>
        <w:rPr>
          <w:rFonts w:ascii="Arial" w:eastAsia="Arial" w:hAnsi="Arial"/>
          <w:color w:val="000000"/>
          <w:spacing w:val="2"/>
          <w:sz w:val="24"/>
        </w:rPr>
        <w:t>").</w:t>
      </w:r>
    </w:p>
    <w:p w14:paraId="390C83A1" w14:textId="77777777" w:rsidR="00943CFE" w:rsidRDefault="003D7D35">
      <w:pPr>
        <w:spacing w:before="244" w:line="280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 - Use of System Interconnector Offer Notice</w:t>
      </w:r>
    </w:p>
    <w:p w14:paraId="390C83A2" w14:textId="77777777" w:rsidR="00943CFE" w:rsidRDefault="003D7D35">
      <w:pPr>
        <w:numPr>
          <w:ilvl w:val="0"/>
          <w:numId w:val="2"/>
        </w:numPr>
        <w:tabs>
          <w:tab w:val="clear" w:pos="792"/>
          <w:tab w:val="left" w:pos="864"/>
        </w:tabs>
        <w:spacing w:before="761" w:line="277" w:lineRule="exact"/>
        <w:ind w:left="72"/>
        <w:textAlignment w:val="baseline"/>
        <w:rPr>
          <w:rFonts w:ascii="Arial" w:eastAsia="Arial" w:hAnsi="Arial"/>
          <w:color w:val="000000"/>
          <w:spacing w:val="3"/>
          <w:sz w:val="24"/>
        </w:rPr>
      </w:pPr>
      <w:r>
        <w:rPr>
          <w:rFonts w:ascii="Arial" w:eastAsia="Arial" w:hAnsi="Arial"/>
          <w:color w:val="000000"/>
          <w:spacing w:val="3"/>
          <w:sz w:val="24"/>
        </w:rPr>
        <w:t>COMMENCEMENT</w:t>
      </w:r>
    </w:p>
    <w:p w14:paraId="390C83A3" w14:textId="77777777" w:rsidR="00943CFE" w:rsidRDefault="003D7D35">
      <w:pPr>
        <w:spacing w:before="244" w:after="4447" w:line="283" w:lineRule="exact"/>
        <w:ind w:left="864" w:right="72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Subject to the other terms of this </w:t>
      </w:r>
      <w:r>
        <w:rPr>
          <w:rFonts w:ascii="Arial" w:eastAsia="Arial" w:hAnsi="Arial"/>
          <w:b/>
          <w:color w:val="000000"/>
          <w:spacing w:val="1"/>
          <w:sz w:val="24"/>
        </w:rPr>
        <w:t>Notice</w:t>
      </w:r>
      <w:r>
        <w:rPr>
          <w:rFonts w:ascii="Arial" w:eastAsia="Arial" w:hAnsi="Arial"/>
          <w:color w:val="000000"/>
          <w:spacing w:val="1"/>
          <w:sz w:val="24"/>
        </w:rPr>
        <w:t xml:space="preserve">, use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pacing w:val="1"/>
          <w:sz w:val="24"/>
        </w:rPr>
        <w:t>as an [</w:t>
      </w:r>
      <w:r>
        <w:rPr>
          <w:rFonts w:ascii="Arial" w:eastAsia="Arial" w:hAnsi="Arial"/>
          <w:b/>
          <w:color w:val="000000"/>
          <w:spacing w:val="1"/>
          <w:sz w:val="24"/>
        </w:rPr>
        <w:t>Interconnector User/Interconnector Error Administrator</w:t>
      </w:r>
      <w:r>
        <w:rPr>
          <w:rFonts w:ascii="Arial" w:eastAsia="Arial" w:hAnsi="Arial"/>
          <w:color w:val="000000"/>
          <w:spacing w:val="1"/>
          <w:sz w:val="24"/>
        </w:rPr>
        <w:t xml:space="preserve">] shall commence on the date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The Company </w:t>
      </w:r>
      <w:r>
        <w:rPr>
          <w:rFonts w:ascii="Arial" w:eastAsia="Arial" w:hAnsi="Arial"/>
          <w:color w:val="000000"/>
          <w:spacing w:val="1"/>
          <w:sz w:val="24"/>
        </w:rPr>
        <w:t xml:space="preserve">signs and dates Part II of this </w:t>
      </w:r>
      <w:r>
        <w:rPr>
          <w:rFonts w:ascii="Arial" w:eastAsia="Arial" w:hAnsi="Arial"/>
          <w:b/>
          <w:color w:val="000000"/>
          <w:spacing w:val="1"/>
          <w:sz w:val="24"/>
        </w:rPr>
        <w:t>Notice</w:t>
      </w:r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390C83A4" w14:textId="77777777" w:rsidR="00943CFE" w:rsidRDefault="00943CFE">
      <w:pPr>
        <w:spacing w:before="244" w:after="4447" w:line="283" w:lineRule="exact"/>
        <w:sectPr w:rsidR="00943CFE">
          <w:pgSz w:w="11909" w:h="16843"/>
          <w:pgMar w:top="720" w:right="1625" w:bottom="247" w:left="1644" w:header="720" w:footer="720" w:gutter="0"/>
          <w:cols w:space="720"/>
        </w:sectPr>
      </w:pPr>
    </w:p>
    <w:p w14:paraId="390C83A5" w14:textId="77777777" w:rsidR="00943CFE" w:rsidRDefault="00CC3373">
      <w:pPr>
        <w:spacing w:before="100" w:line="242" w:lineRule="exact"/>
        <w:textAlignment w:val="baseline"/>
        <w:rPr>
          <w:rFonts w:ascii="Arial" w:eastAsia="Arial" w:hAnsi="Arial"/>
          <w:color w:val="000000"/>
          <w:spacing w:val="-8"/>
          <w:sz w:val="20"/>
        </w:rPr>
      </w:pPr>
      <w:r>
        <w:rPr>
          <w:rFonts w:ascii="Arial" w:eastAsia="Arial" w:hAnsi="Arial"/>
          <w:color w:val="000000"/>
          <w:spacing w:val="-8"/>
          <w:sz w:val="20"/>
        </w:rPr>
        <w:t>v1.6</w:t>
      </w:r>
      <w:r w:rsidR="003D7D35">
        <w:rPr>
          <w:rFonts w:ascii="Arial" w:eastAsia="Arial" w:hAnsi="Arial"/>
          <w:color w:val="000000"/>
          <w:spacing w:val="-8"/>
          <w:sz w:val="20"/>
        </w:rPr>
        <w:t xml:space="preserve"> </w:t>
      </w:r>
      <w:r w:rsidR="003D7D35">
        <w:rPr>
          <w:rFonts w:ascii="Arial" w:eastAsia="Arial" w:hAnsi="Arial"/>
          <w:color w:val="000000"/>
          <w:spacing w:val="-8"/>
          <w:sz w:val="23"/>
        </w:rPr>
        <w:t xml:space="preserve">– </w:t>
      </w:r>
      <w:r>
        <w:rPr>
          <w:rFonts w:ascii="Arial" w:eastAsia="Arial" w:hAnsi="Arial"/>
          <w:color w:val="000000"/>
          <w:spacing w:val="-8"/>
          <w:sz w:val="20"/>
        </w:rPr>
        <w:t>1 April 2019</w:t>
      </w:r>
    </w:p>
    <w:p w14:paraId="390C83A6" w14:textId="77777777" w:rsidR="00943CFE" w:rsidRDefault="00943CFE">
      <w:pPr>
        <w:sectPr w:rsidR="00943CFE">
          <w:type w:val="continuous"/>
          <w:pgSz w:w="11909" w:h="16843"/>
          <w:pgMar w:top="720" w:right="1834" w:bottom="247" w:left="8275" w:header="720" w:footer="720" w:gutter="0"/>
          <w:cols w:space="720"/>
        </w:sectPr>
      </w:pPr>
    </w:p>
    <w:p w14:paraId="390C83A7" w14:textId="77777777" w:rsidR="00943CFE" w:rsidRDefault="00CC3373">
      <w:pPr>
        <w:spacing w:before="2" w:line="231" w:lineRule="exact"/>
        <w:ind w:left="72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v1.6</w:t>
      </w:r>
    </w:p>
    <w:p w14:paraId="390C83A8" w14:textId="77777777" w:rsidR="00943CFE" w:rsidRDefault="003D7D35">
      <w:pPr>
        <w:tabs>
          <w:tab w:val="left" w:pos="864"/>
        </w:tabs>
        <w:spacing w:before="987" w:line="278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3.</w:t>
      </w:r>
      <w:r>
        <w:rPr>
          <w:rFonts w:ascii="Arial" w:eastAsia="Arial" w:hAnsi="Arial"/>
          <w:color w:val="000000"/>
          <w:sz w:val="24"/>
        </w:rPr>
        <w:tab/>
        <w:t>TERM</w:t>
      </w:r>
    </w:p>
    <w:p w14:paraId="390C83A9" w14:textId="77777777" w:rsidR="00943CFE" w:rsidRDefault="003D7D35">
      <w:pPr>
        <w:spacing w:before="243" w:line="283" w:lineRule="exact"/>
        <w:ind w:left="936" w:righ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Subject to the provisions for earlier termination set out in the </w:t>
      </w:r>
      <w:r>
        <w:rPr>
          <w:rFonts w:ascii="Arial" w:eastAsia="Arial" w:hAnsi="Arial"/>
          <w:b/>
          <w:color w:val="000000"/>
          <w:sz w:val="24"/>
        </w:rPr>
        <w:t>CUSC</w:t>
      </w:r>
      <w:r>
        <w:rPr>
          <w:rFonts w:ascii="Arial" w:eastAsia="Arial" w:hAnsi="Arial"/>
          <w:color w:val="000000"/>
          <w:sz w:val="24"/>
        </w:rPr>
        <w:t xml:space="preserve">, the </w:t>
      </w:r>
      <w:r>
        <w:rPr>
          <w:rFonts w:ascii="Arial" w:eastAsia="Arial" w:hAnsi="Arial"/>
          <w:color w:val="000000"/>
          <w:sz w:val="27"/>
        </w:rPr>
        <w:t xml:space="preserve">User’s </w:t>
      </w:r>
      <w:r>
        <w:rPr>
          <w:rFonts w:ascii="Arial" w:eastAsia="Arial" w:hAnsi="Arial"/>
          <w:color w:val="000000"/>
          <w:sz w:val="24"/>
        </w:rPr>
        <w:t xml:space="preserve">right to use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pursuant to this </w:t>
      </w:r>
      <w:r>
        <w:rPr>
          <w:rFonts w:ascii="Arial" w:eastAsia="Arial" w:hAnsi="Arial"/>
          <w:b/>
          <w:color w:val="000000"/>
          <w:sz w:val="24"/>
        </w:rPr>
        <w:t xml:space="preserve">Notice </w:t>
      </w:r>
      <w:r>
        <w:rPr>
          <w:rFonts w:ascii="Arial" w:eastAsia="Arial" w:hAnsi="Arial"/>
          <w:color w:val="000000"/>
          <w:sz w:val="24"/>
        </w:rPr>
        <w:t xml:space="preserve">shall continue until the </w:t>
      </w:r>
      <w:r>
        <w:rPr>
          <w:rFonts w:ascii="Arial" w:eastAsia="Arial" w:hAnsi="Arial"/>
          <w:b/>
          <w:color w:val="000000"/>
          <w:sz w:val="24"/>
        </w:rPr>
        <w:t xml:space="preserve">User </w:t>
      </w:r>
      <w:r>
        <w:rPr>
          <w:rFonts w:ascii="Arial" w:eastAsia="Arial" w:hAnsi="Arial"/>
          <w:color w:val="000000"/>
          <w:sz w:val="24"/>
        </w:rPr>
        <w:t xml:space="preserve">gives </w:t>
      </w: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a </w:t>
      </w:r>
      <w:r>
        <w:rPr>
          <w:rFonts w:ascii="Arial" w:eastAsia="Arial" w:hAnsi="Arial"/>
          <w:b/>
          <w:color w:val="000000"/>
          <w:sz w:val="24"/>
        </w:rPr>
        <w:t xml:space="preserve">Use of System [Interconnector] Termination Notice </w:t>
      </w:r>
      <w:r>
        <w:rPr>
          <w:rFonts w:ascii="Arial" w:eastAsia="Arial" w:hAnsi="Arial"/>
          <w:color w:val="000000"/>
          <w:sz w:val="24"/>
        </w:rPr>
        <w:t xml:space="preserve">pursuant to Paragraph [9.23.1]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or use ceases under the provisions of the </w:t>
      </w:r>
      <w:r>
        <w:rPr>
          <w:rFonts w:ascii="Arial" w:eastAsia="Arial" w:hAnsi="Arial"/>
          <w:b/>
          <w:color w:val="000000"/>
          <w:sz w:val="24"/>
        </w:rPr>
        <w:t>CUSC</w:t>
      </w:r>
      <w:r>
        <w:rPr>
          <w:rFonts w:ascii="Arial" w:eastAsia="Arial" w:hAnsi="Arial"/>
          <w:color w:val="000000"/>
          <w:sz w:val="24"/>
        </w:rPr>
        <w:t>.</w:t>
      </w:r>
    </w:p>
    <w:p w14:paraId="390C83AA" w14:textId="77777777" w:rsidR="00943CFE" w:rsidRDefault="003D7D35">
      <w:pPr>
        <w:spacing w:before="752" w:line="278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acknowledge and agree to the terms set out above.</w:t>
      </w:r>
    </w:p>
    <w:p w14:paraId="390C83AB" w14:textId="77777777" w:rsidR="00943CFE" w:rsidRDefault="003D7D35">
      <w:pPr>
        <w:tabs>
          <w:tab w:val="left" w:pos="3384"/>
        </w:tabs>
        <w:spacing w:before="764" w:line="280" w:lineRule="exact"/>
        <w:ind w:left="72"/>
        <w:textAlignment w:val="baseline"/>
        <w:rPr>
          <w:rFonts w:ascii="Arial" w:eastAsia="Arial" w:hAnsi="Arial"/>
          <w:b/>
          <w:color w:val="000000"/>
          <w:spacing w:val="-2"/>
          <w:sz w:val="24"/>
        </w:rPr>
      </w:pPr>
      <w:r>
        <w:rPr>
          <w:rFonts w:ascii="Arial" w:eastAsia="Arial" w:hAnsi="Arial"/>
          <w:b/>
          <w:color w:val="000000"/>
          <w:spacing w:val="-2"/>
          <w:sz w:val="24"/>
        </w:rPr>
        <w:t>[</w:t>
      </w:r>
      <w:r>
        <w:rPr>
          <w:rFonts w:ascii="Arial" w:eastAsia="Arial" w:hAnsi="Arial"/>
          <w:b/>
          <w:color w:val="000000"/>
          <w:spacing w:val="-2"/>
          <w:sz w:val="24"/>
        </w:rPr>
        <w:tab/>
        <w:t>]</w:t>
      </w:r>
    </w:p>
    <w:p w14:paraId="390C83AC" w14:textId="77777777" w:rsidR="00943CFE" w:rsidRDefault="003D7D35">
      <w:pPr>
        <w:spacing w:line="523" w:lineRule="exact"/>
        <w:ind w:left="72" w:right="6840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[Name of User] Date:</w:t>
      </w:r>
    </w:p>
    <w:p w14:paraId="390C83AD" w14:textId="77777777" w:rsidR="00943CFE" w:rsidRDefault="003D7D35">
      <w:pPr>
        <w:spacing w:before="1290" w:line="281" w:lineRule="exact"/>
        <w:ind w:left="936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II - Use of System Interconnector Confirmation Notice</w:t>
      </w:r>
    </w:p>
    <w:p w14:paraId="390C83AE" w14:textId="77777777" w:rsidR="00943CFE" w:rsidRDefault="003D7D35">
      <w:pPr>
        <w:spacing w:before="765" w:line="280" w:lineRule="exact"/>
        <w:ind w:left="72"/>
        <w:textAlignment w:val="baseline"/>
        <w:rPr>
          <w:rFonts w:ascii="Arial" w:eastAsia="Arial" w:hAnsi="Arial"/>
          <w:b/>
          <w:color w:val="000000"/>
          <w:spacing w:val="-2"/>
          <w:sz w:val="24"/>
        </w:rPr>
      </w:pPr>
      <w:r>
        <w:rPr>
          <w:rFonts w:ascii="Arial" w:eastAsia="Arial" w:hAnsi="Arial"/>
          <w:b/>
          <w:color w:val="000000"/>
          <w:spacing w:val="-2"/>
          <w:sz w:val="24"/>
        </w:rPr>
        <w:t>CONFIRMATION</w:t>
      </w:r>
    </w:p>
    <w:p w14:paraId="390C83AF" w14:textId="77777777" w:rsidR="00943CFE" w:rsidRDefault="003D7D35">
      <w:pPr>
        <w:spacing w:before="270" w:line="283" w:lineRule="exact"/>
        <w:ind w:left="72" w:righ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We hereby confirm that with effect from the date set out below you can use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as an </w:t>
      </w:r>
      <w:r>
        <w:rPr>
          <w:rFonts w:ascii="Arial" w:eastAsia="Arial" w:hAnsi="Arial"/>
          <w:b/>
          <w:color w:val="000000"/>
          <w:sz w:val="24"/>
        </w:rPr>
        <w:t xml:space="preserve">[Interconnector User </w:t>
      </w:r>
      <w:r>
        <w:rPr>
          <w:rFonts w:ascii="Arial" w:eastAsia="Arial" w:hAnsi="Arial"/>
          <w:color w:val="000000"/>
          <w:sz w:val="24"/>
        </w:rPr>
        <w:t xml:space="preserve">/ </w:t>
      </w:r>
      <w:r>
        <w:rPr>
          <w:rFonts w:ascii="Arial" w:eastAsia="Arial" w:hAnsi="Arial"/>
          <w:b/>
          <w:color w:val="000000"/>
          <w:sz w:val="24"/>
        </w:rPr>
        <w:t xml:space="preserve">Interconnector Error Administrator] </w:t>
      </w:r>
      <w:r>
        <w:rPr>
          <w:rFonts w:ascii="Arial" w:eastAsia="Arial" w:hAnsi="Arial"/>
          <w:color w:val="000000"/>
          <w:sz w:val="24"/>
        </w:rPr>
        <w:t xml:space="preserve">in accordance with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>.</w:t>
      </w:r>
    </w:p>
    <w:p w14:paraId="390C83B0" w14:textId="77777777" w:rsidR="00943CFE" w:rsidRDefault="003D7D35">
      <w:pPr>
        <w:tabs>
          <w:tab w:val="left" w:pos="2808"/>
        </w:tabs>
        <w:spacing w:before="243" w:line="280" w:lineRule="exact"/>
        <w:ind w:left="72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rFonts w:ascii="Arial" w:eastAsia="Arial" w:hAnsi="Arial"/>
          <w:b/>
          <w:color w:val="000000"/>
          <w:spacing w:val="-1"/>
          <w:sz w:val="24"/>
        </w:rPr>
        <w:t>[</w:t>
      </w:r>
      <w:r>
        <w:rPr>
          <w:rFonts w:ascii="Arial" w:eastAsia="Arial" w:hAnsi="Arial"/>
          <w:b/>
          <w:color w:val="000000"/>
          <w:spacing w:val="-1"/>
          <w:sz w:val="24"/>
        </w:rPr>
        <w:tab/>
        <w:t>]</w:t>
      </w:r>
    </w:p>
    <w:p w14:paraId="390C83B1" w14:textId="77777777" w:rsidR="00943CFE" w:rsidRDefault="003D7D35">
      <w:pPr>
        <w:spacing w:before="1" w:line="523" w:lineRule="exact"/>
        <w:ind w:left="72" w:right="3816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National Grid Electricity </w:t>
      </w:r>
      <w:r w:rsidR="00CC3373">
        <w:rPr>
          <w:rFonts w:ascii="Arial" w:eastAsia="Arial" w:hAnsi="Arial"/>
          <w:b/>
          <w:color w:val="000000"/>
          <w:sz w:val="24"/>
        </w:rPr>
        <w:t xml:space="preserve">System Operator Limited </w:t>
      </w:r>
      <w:r>
        <w:rPr>
          <w:rFonts w:ascii="Arial" w:eastAsia="Arial" w:hAnsi="Arial"/>
          <w:b/>
          <w:color w:val="000000"/>
          <w:sz w:val="24"/>
        </w:rPr>
        <w:t>Date:</w:t>
      </w:r>
    </w:p>
    <w:p w14:paraId="390C83B2" w14:textId="77777777" w:rsidR="00943CFE" w:rsidRDefault="003D7D35">
      <w:pPr>
        <w:spacing w:before="1659" w:after="962" w:line="280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rFonts w:ascii="Arial" w:eastAsia="Arial" w:hAnsi="Arial"/>
          <w:b/>
          <w:color w:val="000000"/>
          <w:spacing w:val="-1"/>
          <w:sz w:val="24"/>
        </w:rPr>
        <w:t>END OF EXHIBIT H</w:t>
      </w:r>
    </w:p>
    <w:p w14:paraId="390C83B3" w14:textId="77777777" w:rsidR="00943CFE" w:rsidRDefault="00943CFE">
      <w:pPr>
        <w:spacing w:before="1659" w:after="962" w:line="280" w:lineRule="exact"/>
        <w:sectPr w:rsidR="00943CFE">
          <w:pgSz w:w="11909" w:h="16843"/>
          <w:pgMar w:top="720" w:right="1630" w:bottom="247" w:left="1639" w:header="720" w:footer="720" w:gutter="0"/>
          <w:cols w:space="720"/>
        </w:sectPr>
      </w:pPr>
    </w:p>
    <w:p w14:paraId="390C83B4" w14:textId="77777777" w:rsidR="00943CFE" w:rsidRDefault="00CC3373">
      <w:pPr>
        <w:spacing w:before="100" w:line="242" w:lineRule="exact"/>
        <w:textAlignment w:val="baseline"/>
        <w:rPr>
          <w:rFonts w:ascii="Arial" w:eastAsia="Arial" w:hAnsi="Arial"/>
          <w:color w:val="000000"/>
          <w:spacing w:val="-8"/>
          <w:sz w:val="20"/>
        </w:rPr>
      </w:pPr>
      <w:r>
        <w:rPr>
          <w:rFonts w:ascii="Arial" w:eastAsia="Arial" w:hAnsi="Arial"/>
          <w:color w:val="000000"/>
          <w:spacing w:val="-8"/>
          <w:sz w:val="20"/>
        </w:rPr>
        <w:t>v1.6</w:t>
      </w:r>
      <w:r w:rsidR="003D7D35">
        <w:rPr>
          <w:rFonts w:ascii="Arial" w:eastAsia="Arial" w:hAnsi="Arial"/>
          <w:color w:val="000000"/>
          <w:spacing w:val="-8"/>
          <w:sz w:val="20"/>
        </w:rPr>
        <w:t xml:space="preserve"> </w:t>
      </w:r>
      <w:r w:rsidR="003D7D35">
        <w:rPr>
          <w:rFonts w:ascii="Arial" w:eastAsia="Arial" w:hAnsi="Arial"/>
          <w:color w:val="000000"/>
          <w:spacing w:val="-8"/>
          <w:sz w:val="23"/>
        </w:rPr>
        <w:t xml:space="preserve">– </w:t>
      </w:r>
      <w:r>
        <w:rPr>
          <w:rFonts w:ascii="Arial" w:eastAsia="Arial" w:hAnsi="Arial"/>
          <w:color w:val="000000"/>
          <w:spacing w:val="-8"/>
          <w:sz w:val="20"/>
        </w:rPr>
        <w:t>1 April 2019</w:t>
      </w:r>
    </w:p>
    <w:sectPr w:rsidR="00943CFE">
      <w:type w:val="continuous"/>
      <w:pgSz w:w="11909" w:h="16843"/>
      <w:pgMar w:top="720" w:right="1867" w:bottom="247" w:left="8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B2D15"/>
    <w:multiLevelType w:val="multilevel"/>
    <w:tmpl w:val="931E8094"/>
    <w:lvl w:ilvl="0">
      <w:start w:val="1"/>
      <w:numFmt w:val="decimal"/>
      <w:lvlText w:val="%1."/>
      <w:lvlJc w:val="left"/>
      <w:pPr>
        <w:tabs>
          <w:tab w:val="left" w:pos="792"/>
        </w:tabs>
        <w:ind w:left="720"/>
      </w:pPr>
      <w:rPr>
        <w:rFonts w:ascii="Arial" w:eastAsia="Arial" w:hAnsi="Aria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662D7C"/>
    <w:multiLevelType w:val="multilevel"/>
    <w:tmpl w:val="5BCC30B6"/>
    <w:lvl w:ilvl="0">
      <w:start w:val="1"/>
      <w:numFmt w:val="decimal"/>
      <w:lvlText w:val="%1."/>
      <w:lvlJc w:val="left"/>
      <w:pPr>
        <w:tabs>
          <w:tab w:val="left" w:pos="864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khtar (ESO), Shazia">
    <w15:presenceInfo w15:providerId="AD" w15:userId="S::shazia.akhtar1@uk.nationalgrid.com::bde2a00d-0eb8-4377-8745-3ecad4b93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CFE"/>
    <w:rsid w:val="003D7D35"/>
    <w:rsid w:val="00943CFE"/>
    <w:rsid w:val="00973845"/>
    <w:rsid w:val="00B95786"/>
    <w:rsid w:val="00CC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C837E"/>
  <w15:docId w15:val="{8C35674B-6820-4305-A801-8B69DC4C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57CD33-C848-48E3-B98E-FDE450099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8F7552-1758-42FA-8585-09853730AC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0E3198-CE83-4663-BCBF-B9BD5C8BF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Walker, Lurrentia</dc:creator>
  <cp:lastModifiedBy>Akhtar (ESO), Shazia</cp:lastModifiedBy>
  <cp:revision>4</cp:revision>
  <dcterms:created xsi:type="dcterms:W3CDTF">2019-03-27T10:09:00Z</dcterms:created>
  <dcterms:modified xsi:type="dcterms:W3CDTF">2021-11-01T15:26:00Z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